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3150C" w14:textId="77777777" w:rsidR="00B65B38" w:rsidRPr="00105C8E" w:rsidRDefault="00B65B38" w:rsidP="00C53CFB">
      <w:pPr>
        <w:jc w:val="center"/>
        <w:rPr>
          <w:rFonts w:ascii="Cambria" w:hAnsi="Cambria"/>
          <w:b/>
          <w:sz w:val="28"/>
          <w:szCs w:val="28"/>
        </w:rPr>
      </w:pPr>
    </w:p>
    <w:p w14:paraId="2EC32C45" w14:textId="63B74E48" w:rsidR="0068741B" w:rsidRPr="00105C8E" w:rsidRDefault="0068741B" w:rsidP="00C53CFB">
      <w:pPr>
        <w:jc w:val="center"/>
        <w:rPr>
          <w:rFonts w:ascii="Cambria" w:hAnsi="Cambria"/>
          <w:b/>
          <w:sz w:val="28"/>
          <w:szCs w:val="28"/>
        </w:rPr>
      </w:pPr>
      <w:r w:rsidRPr="00105C8E">
        <w:rPr>
          <w:rFonts w:ascii="Cambria" w:hAnsi="Cambria"/>
          <w:b/>
          <w:sz w:val="28"/>
          <w:szCs w:val="28"/>
        </w:rPr>
        <w:t>NÁVRH NA PLNENIE KRITÉRIÍ</w:t>
      </w:r>
    </w:p>
    <w:p w14:paraId="10862D6F" w14:textId="77777777" w:rsidR="0068741B" w:rsidRPr="00105C8E" w:rsidRDefault="0068741B" w:rsidP="00C53CFB">
      <w:pPr>
        <w:rPr>
          <w:rFonts w:ascii="Cambria" w:hAnsi="Cambria"/>
          <w:b/>
          <w:sz w:val="20"/>
          <w:szCs w:val="20"/>
          <w:u w:val="single"/>
        </w:rPr>
      </w:pPr>
    </w:p>
    <w:p w14:paraId="7B305303" w14:textId="35EBCFA5" w:rsidR="00140FA5" w:rsidRPr="009C69E7" w:rsidRDefault="00140FA5" w:rsidP="00CD5090">
      <w:pPr>
        <w:spacing w:line="264" w:lineRule="auto"/>
        <w:jc w:val="both"/>
        <w:rPr>
          <w:rFonts w:ascii="Cambria" w:hAnsi="Cambria"/>
          <w:b/>
          <w:bCs/>
          <w:sz w:val="20"/>
          <w:szCs w:val="20"/>
        </w:rPr>
      </w:pPr>
      <w:r w:rsidRPr="00105C8E">
        <w:rPr>
          <w:rFonts w:ascii="Cambria" w:hAnsi="Cambria" w:cs="Arial"/>
          <w:bCs/>
          <w:color w:val="auto"/>
          <w:sz w:val="20"/>
          <w:szCs w:val="20"/>
        </w:rPr>
        <w:t>Predmet zákazky</w:t>
      </w:r>
      <w:r w:rsidRPr="009C69E7">
        <w:rPr>
          <w:rFonts w:ascii="Cambria" w:hAnsi="Cambria" w:cs="Arial"/>
          <w:bCs/>
          <w:color w:val="auto"/>
          <w:sz w:val="20"/>
          <w:szCs w:val="20"/>
        </w:rPr>
        <w:t xml:space="preserve">: </w:t>
      </w:r>
      <w:r w:rsidR="00873574" w:rsidRPr="00873574">
        <w:rPr>
          <w:rFonts w:ascii="Cambria" w:hAnsi="Cambria"/>
          <w:b/>
          <w:bCs/>
          <w:sz w:val="20"/>
          <w:szCs w:val="20"/>
        </w:rPr>
        <w:t xml:space="preserve">Zvýšenie energetickej efektívnosti a rekonštrukcia </w:t>
      </w:r>
      <w:r w:rsidR="00D20EA8">
        <w:rPr>
          <w:rFonts w:ascii="Cambria" w:hAnsi="Cambria"/>
          <w:b/>
          <w:bCs/>
          <w:sz w:val="20"/>
          <w:szCs w:val="20"/>
        </w:rPr>
        <w:t xml:space="preserve">kultúrneho domu v obci Lozorno </w:t>
      </w:r>
    </w:p>
    <w:p w14:paraId="0E9D3875" w14:textId="77777777" w:rsidR="00BF623F" w:rsidRPr="00105C8E" w:rsidRDefault="00BF623F" w:rsidP="00BF623F">
      <w:pPr>
        <w:spacing w:line="264" w:lineRule="auto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2289"/>
        <w:gridCol w:w="2291"/>
      </w:tblGrid>
      <w:tr w:rsidR="00140FA5" w:rsidRPr="00105C8E" w14:paraId="40E404EB" w14:textId="77777777" w:rsidTr="00950DA4">
        <w:trPr>
          <w:trHeight w:val="501"/>
        </w:trPr>
        <w:tc>
          <w:tcPr>
            <w:tcW w:w="2473" w:type="pct"/>
            <w:shd w:val="clear" w:color="auto" w:fill="BFBFBF"/>
          </w:tcPr>
          <w:p w14:paraId="07ED8AF0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Obchodné meno a sídlo uchádzača: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EF7BB94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i/>
                <w:sz w:val="20"/>
                <w:szCs w:val="20"/>
              </w:rPr>
            </w:pPr>
            <w:r w:rsidRPr="00105C8E">
              <w:rPr>
                <w:rFonts w:ascii="Cambria" w:hAnsi="Cambria" w:cs="Arial"/>
                <w:i/>
                <w:sz w:val="20"/>
                <w:szCs w:val="20"/>
                <w:highlight w:val="lightGray"/>
              </w:rPr>
              <w:t>doplniť</w:t>
            </w:r>
          </w:p>
        </w:tc>
      </w:tr>
      <w:tr w:rsidR="00140FA5" w:rsidRPr="00105C8E" w14:paraId="6D89AFB7" w14:textId="77777777" w:rsidTr="00950DA4">
        <w:trPr>
          <w:trHeight w:val="306"/>
        </w:trPr>
        <w:tc>
          <w:tcPr>
            <w:tcW w:w="2473" w:type="pct"/>
            <w:shd w:val="clear" w:color="auto" w:fill="BFBFBF"/>
          </w:tcPr>
          <w:p w14:paraId="069D7148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color w:val="auto"/>
                <w:sz w:val="20"/>
                <w:szCs w:val="20"/>
              </w:rPr>
              <w:t>Uchádzač je registrovaným platiteľom DPH v SR:</w:t>
            </w:r>
          </w:p>
        </w:tc>
        <w:tc>
          <w:tcPr>
            <w:tcW w:w="1263" w:type="pct"/>
            <w:shd w:val="clear" w:color="auto" w:fill="auto"/>
          </w:tcPr>
          <w:p w14:paraId="610F9CB0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105C8E">
              <w:rPr>
                <w:rFonts w:ascii="Cambria" w:hAnsi="Cambria" w:cs="Arial"/>
                <w:sz w:val="20"/>
                <w:szCs w:val="20"/>
              </w:rPr>
              <w:t>áno</w:t>
            </w:r>
          </w:p>
        </w:tc>
        <w:tc>
          <w:tcPr>
            <w:tcW w:w="1264" w:type="pct"/>
            <w:shd w:val="clear" w:color="auto" w:fill="auto"/>
          </w:tcPr>
          <w:p w14:paraId="2EFAFB5B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105C8E">
              <w:rPr>
                <w:rFonts w:ascii="Cambria" w:hAnsi="Cambria" w:cs="Arial"/>
                <w:sz w:val="20"/>
                <w:szCs w:val="20"/>
              </w:rPr>
              <w:t>nie</w:t>
            </w:r>
          </w:p>
        </w:tc>
      </w:tr>
      <w:tr w:rsidR="00140FA5" w:rsidRPr="00105C8E" w14:paraId="26F2214E" w14:textId="77777777" w:rsidTr="00950DA4">
        <w:trPr>
          <w:trHeight w:val="513"/>
        </w:trPr>
        <w:tc>
          <w:tcPr>
            <w:tcW w:w="2473" w:type="pct"/>
            <w:shd w:val="clear" w:color="auto" w:fill="BFBFBF"/>
          </w:tcPr>
          <w:p w14:paraId="562701A1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color w:val="auto"/>
                <w:sz w:val="20"/>
                <w:szCs w:val="20"/>
              </w:rPr>
              <w:t>Kritérium na vyhodnotenie ponúk: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1766AF6" w14:textId="4AE31814" w:rsidR="001065A3" w:rsidRPr="00105C8E" w:rsidRDefault="00F95E1A" w:rsidP="00255A22">
            <w:pPr>
              <w:spacing w:after="120" w:line="264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Najlepší pomer ceny a kvality</w:t>
            </w:r>
          </w:p>
        </w:tc>
      </w:tr>
    </w:tbl>
    <w:p w14:paraId="31F4812F" w14:textId="223BCF2B" w:rsidR="00140FA5" w:rsidRPr="00105C8E" w:rsidRDefault="00140FA5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p w14:paraId="6B877145" w14:textId="11F7ACC8" w:rsidR="00B65B38" w:rsidRDefault="00B65B38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p w14:paraId="3335BE74" w14:textId="2FD8468D" w:rsidR="00980E6C" w:rsidRDefault="00980E6C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tbl>
      <w:tblPr>
        <w:tblW w:w="9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79"/>
        <w:gridCol w:w="3648"/>
      </w:tblGrid>
      <w:tr w:rsidR="00A04B61" w:rsidRPr="00105C8E" w14:paraId="78541677" w14:textId="77777777" w:rsidTr="00345438">
        <w:trPr>
          <w:trHeight w:val="265"/>
          <w:jc w:val="center"/>
        </w:trPr>
        <w:tc>
          <w:tcPr>
            <w:tcW w:w="9027" w:type="dxa"/>
            <w:gridSpan w:val="2"/>
            <w:shd w:val="clear" w:color="auto" w:fill="BFBFBF"/>
            <w:vAlign w:val="center"/>
          </w:tcPr>
          <w:p w14:paraId="42AAE1A9" w14:textId="77777777" w:rsidR="008C1B77" w:rsidRDefault="008C1B77" w:rsidP="005625BB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Podkritérium</w:t>
            </w:r>
            <w:proofErr w:type="spellEnd"/>
            <w:r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 xml:space="preserve"> č. 1</w:t>
            </w:r>
          </w:p>
          <w:p w14:paraId="31788A08" w14:textId="77F30F9D" w:rsidR="00FD3E8D" w:rsidRPr="00105C8E" w:rsidRDefault="00A04B61" w:rsidP="005625BB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A04B61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Potreba tepla na vykurovanie v kWh/rok (A)</w:t>
            </w:r>
            <w:r w:rsidR="00FD3E8D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5625BB" w:rsidRPr="00105C8E" w14:paraId="55F2C6AD" w14:textId="77777777" w:rsidTr="005625BB">
        <w:trPr>
          <w:trHeight w:val="265"/>
          <w:jc w:val="center"/>
        </w:trPr>
        <w:tc>
          <w:tcPr>
            <w:tcW w:w="5379" w:type="dxa"/>
            <w:shd w:val="clear" w:color="auto" w:fill="BFBFBF"/>
            <w:vAlign w:val="center"/>
          </w:tcPr>
          <w:p w14:paraId="070A8149" w14:textId="3F4BB48D" w:rsidR="005625BB" w:rsidRPr="00105C8E" w:rsidRDefault="005625BB" w:rsidP="00BA171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Merná veličina</w:t>
            </w:r>
          </w:p>
        </w:tc>
        <w:tc>
          <w:tcPr>
            <w:tcW w:w="3648" w:type="dxa"/>
            <w:shd w:val="clear" w:color="auto" w:fill="BFBFBF"/>
            <w:vAlign w:val="center"/>
          </w:tcPr>
          <w:p w14:paraId="7A8EDE4A" w14:textId="27C74878" w:rsidR="005625BB" w:rsidRPr="00105C8E" w:rsidRDefault="005625BB" w:rsidP="005625BB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Hodnota</w:t>
            </w:r>
          </w:p>
        </w:tc>
      </w:tr>
      <w:tr w:rsidR="006D6368" w:rsidRPr="005A7283" w14:paraId="019BAE0E" w14:textId="77777777" w:rsidTr="005625BB">
        <w:trPr>
          <w:trHeight w:val="475"/>
          <w:jc w:val="center"/>
        </w:trPr>
        <w:tc>
          <w:tcPr>
            <w:tcW w:w="5379" w:type="dxa"/>
          </w:tcPr>
          <w:p w14:paraId="6B4D0165" w14:textId="39415E31" w:rsidR="006D6368" w:rsidRPr="005A7283" w:rsidRDefault="006D6368" w:rsidP="008C1B77">
            <w:pPr>
              <w:spacing w:before="60" w:after="60"/>
              <w:rPr>
                <w:rFonts w:ascii="Cambria" w:hAnsi="Cambria" w:cs="Arial"/>
                <w:bCs/>
                <w:sz w:val="20"/>
                <w:szCs w:val="20"/>
              </w:rPr>
            </w:pPr>
            <w:r w:rsidRPr="005A7283">
              <w:rPr>
                <w:rFonts w:ascii="Cambria" w:hAnsi="Cambria"/>
                <w:b/>
                <w:bCs/>
                <w:sz w:val="20"/>
                <w:szCs w:val="20"/>
              </w:rPr>
              <w:t>HT</w:t>
            </w:r>
            <w:r w:rsidRPr="005A7283">
              <w:rPr>
                <w:rFonts w:ascii="Cambria" w:hAnsi="Cambria"/>
                <w:sz w:val="20"/>
                <w:szCs w:val="20"/>
              </w:rPr>
              <w:t xml:space="preserve"> - merná tepelná strata prechodom tepla vo [W/K] ;</w:t>
            </w:r>
          </w:p>
        </w:tc>
        <w:tc>
          <w:tcPr>
            <w:tcW w:w="3648" w:type="dxa"/>
            <w:vAlign w:val="center"/>
          </w:tcPr>
          <w:p w14:paraId="43D5F16D" w14:textId="7BF184AB" w:rsidR="006D6368" w:rsidRPr="005A7283" w:rsidRDefault="006D6368" w:rsidP="00993716">
            <w:pPr>
              <w:spacing w:before="60" w:after="60"/>
              <w:rPr>
                <w:rFonts w:ascii="Cambria" w:hAnsi="Cambria" w:cs="Arial"/>
                <w:bCs/>
                <w:sz w:val="20"/>
                <w:szCs w:val="20"/>
              </w:rPr>
            </w:pPr>
            <w:r w:rsidRPr="005A7283">
              <w:rPr>
                <w:rFonts w:ascii="Cambria" w:hAnsi="Cambria" w:cs="Arial"/>
                <w:bCs/>
                <w:sz w:val="20"/>
                <w:szCs w:val="20"/>
              </w:rPr>
              <w:t>[</w:t>
            </w:r>
            <w:r w:rsidRPr="005A7283">
              <w:rPr>
                <w:rFonts w:ascii="Cambria" w:hAnsi="Cambria" w:cs="Arial"/>
                <w:b/>
                <w:bCs/>
                <w:i/>
                <w:sz w:val="20"/>
                <w:szCs w:val="20"/>
                <w:shd w:val="clear" w:color="auto" w:fill="D9D9D9" w:themeFill="background1" w:themeFillShade="D9"/>
              </w:rPr>
              <w:t xml:space="preserve">doplniť kladné číslo zaokrúhlené na </w:t>
            </w:r>
            <w:r w:rsidR="002509B1" w:rsidRPr="005A7283">
              <w:rPr>
                <w:rFonts w:ascii="Cambria" w:hAnsi="Cambria" w:cs="Arial"/>
                <w:b/>
                <w:bCs/>
                <w:i/>
                <w:sz w:val="20"/>
                <w:szCs w:val="20"/>
                <w:shd w:val="clear" w:color="auto" w:fill="D9D9D9" w:themeFill="background1" w:themeFillShade="D9"/>
              </w:rPr>
              <w:t>max.</w:t>
            </w:r>
            <w:r w:rsidR="002509B1">
              <w:rPr>
                <w:rFonts w:ascii="Cambria" w:hAnsi="Cambria" w:cs="Arial"/>
                <w:b/>
                <w:bCs/>
                <w:i/>
                <w:sz w:val="20"/>
                <w:szCs w:val="20"/>
                <w:shd w:val="clear" w:color="auto" w:fill="D9D9D9" w:themeFill="background1" w:themeFillShade="D9"/>
              </w:rPr>
              <w:t xml:space="preserve"> 2 desatinné miesta</w:t>
            </w:r>
            <w:r w:rsidRPr="005A7283">
              <w:rPr>
                <w:rFonts w:ascii="Cambria" w:hAnsi="Cambria" w:cs="Arial"/>
                <w:bCs/>
                <w:sz w:val="20"/>
                <w:szCs w:val="20"/>
                <w:lang w:val="en-US"/>
              </w:rPr>
              <w:t>]</w:t>
            </w:r>
            <w:r w:rsidR="00A70810">
              <w:rPr>
                <w:rFonts w:ascii="Cambria" w:hAnsi="Cambria" w:cs="Arial"/>
                <w:bCs/>
                <w:sz w:val="20"/>
                <w:szCs w:val="20"/>
                <w:lang w:val="en-US"/>
              </w:rPr>
              <w:t xml:space="preserve"> W/K</w:t>
            </w:r>
          </w:p>
        </w:tc>
      </w:tr>
      <w:tr w:rsidR="006D6368" w:rsidRPr="005A7283" w14:paraId="260CC687" w14:textId="77777777" w:rsidTr="005625BB">
        <w:trPr>
          <w:trHeight w:val="475"/>
          <w:jc w:val="center"/>
        </w:trPr>
        <w:tc>
          <w:tcPr>
            <w:tcW w:w="5379" w:type="dxa"/>
          </w:tcPr>
          <w:p w14:paraId="22684B5E" w14:textId="00C7CA6F" w:rsidR="006D6368" w:rsidRPr="005A7283" w:rsidRDefault="006D6368" w:rsidP="008C1B77">
            <w:pPr>
              <w:spacing w:before="60" w:after="60"/>
              <w:rPr>
                <w:rFonts w:ascii="Cambria" w:hAnsi="Cambria" w:cs="Arial"/>
                <w:bCs/>
                <w:sz w:val="20"/>
                <w:szCs w:val="20"/>
              </w:rPr>
            </w:pPr>
            <w:r w:rsidRPr="005A7283">
              <w:rPr>
                <w:rFonts w:ascii="Cambria" w:hAnsi="Cambria"/>
                <w:b/>
                <w:bCs/>
                <w:sz w:val="20"/>
                <w:szCs w:val="20"/>
              </w:rPr>
              <w:t>HV</w:t>
            </w:r>
            <w:r w:rsidRPr="005A7283">
              <w:rPr>
                <w:rFonts w:ascii="Cambria" w:hAnsi="Cambria"/>
                <w:sz w:val="20"/>
                <w:szCs w:val="20"/>
              </w:rPr>
              <w:t xml:space="preserve"> - merná tepelná strata vetraním vo [W/K];</w:t>
            </w:r>
          </w:p>
        </w:tc>
        <w:tc>
          <w:tcPr>
            <w:tcW w:w="3648" w:type="dxa"/>
            <w:vAlign w:val="center"/>
          </w:tcPr>
          <w:p w14:paraId="3A533B0A" w14:textId="7B7BA086" w:rsidR="006D6368" w:rsidRPr="005A7283" w:rsidRDefault="006D6368" w:rsidP="00993716">
            <w:pPr>
              <w:spacing w:before="60" w:after="60"/>
              <w:rPr>
                <w:rFonts w:ascii="Cambria" w:hAnsi="Cambria" w:cs="Arial"/>
                <w:bCs/>
                <w:sz w:val="20"/>
                <w:szCs w:val="20"/>
              </w:rPr>
            </w:pPr>
            <w:r w:rsidRPr="005A7283">
              <w:rPr>
                <w:rFonts w:ascii="Cambria" w:hAnsi="Cambria" w:cs="Arial"/>
                <w:bCs/>
                <w:sz w:val="20"/>
                <w:szCs w:val="20"/>
              </w:rPr>
              <w:t>[</w:t>
            </w:r>
            <w:r w:rsidRPr="005A7283">
              <w:rPr>
                <w:rFonts w:ascii="Cambria" w:hAnsi="Cambria" w:cs="Arial"/>
                <w:b/>
                <w:bCs/>
                <w:i/>
                <w:sz w:val="20"/>
                <w:szCs w:val="20"/>
                <w:shd w:val="clear" w:color="auto" w:fill="D9D9D9" w:themeFill="background1" w:themeFillShade="D9"/>
              </w:rPr>
              <w:t xml:space="preserve">doplniť kladné číslo zaokrúhlené na </w:t>
            </w:r>
            <w:r w:rsidR="002509B1" w:rsidRPr="005A7283">
              <w:rPr>
                <w:rFonts w:ascii="Cambria" w:hAnsi="Cambria" w:cs="Arial"/>
                <w:b/>
                <w:bCs/>
                <w:i/>
                <w:sz w:val="20"/>
                <w:szCs w:val="20"/>
                <w:shd w:val="clear" w:color="auto" w:fill="D9D9D9" w:themeFill="background1" w:themeFillShade="D9"/>
              </w:rPr>
              <w:t>max.</w:t>
            </w:r>
            <w:r w:rsidR="002509B1">
              <w:rPr>
                <w:rFonts w:ascii="Cambria" w:hAnsi="Cambria" w:cs="Arial"/>
                <w:b/>
                <w:bCs/>
                <w:i/>
                <w:sz w:val="20"/>
                <w:szCs w:val="20"/>
                <w:shd w:val="clear" w:color="auto" w:fill="D9D9D9" w:themeFill="background1" w:themeFillShade="D9"/>
              </w:rPr>
              <w:t xml:space="preserve"> 2 desatinné miesta</w:t>
            </w:r>
            <w:r w:rsidRPr="005A7283">
              <w:rPr>
                <w:rFonts w:ascii="Cambria" w:hAnsi="Cambria" w:cs="Arial"/>
                <w:bCs/>
                <w:sz w:val="20"/>
                <w:szCs w:val="20"/>
                <w:lang w:val="en-US"/>
              </w:rPr>
              <w:t>]</w:t>
            </w:r>
            <w:r w:rsidR="00A70810">
              <w:rPr>
                <w:rFonts w:ascii="Cambria" w:hAnsi="Cambria" w:cs="Arial"/>
                <w:bCs/>
                <w:sz w:val="20"/>
                <w:szCs w:val="20"/>
                <w:lang w:val="en-US"/>
              </w:rPr>
              <w:t xml:space="preserve"> W/K</w:t>
            </w:r>
          </w:p>
        </w:tc>
      </w:tr>
      <w:tr w:rsidR="006D6368" w:rsidRPr="005A7283" w14:paraId="58B6680B" w14:textId="77777777" w:rsidTr="005625BB">
        <w:trPr>
          <w:trHeight w:val="475"/>
          <w:jc w:val="center"/>
        </w:trPr>
        <w:tc>
          <w:tcPr>
            <w:tcW w:w="5379" w:type="dxa"/>
          </w:tcPr>
          <w:p w14:paraId="5328DEFE" w14:textId="222088C5" w:rsidR="006D6368" w:rsidRPr="005A7283" w:rsidRDefault="006D6368" w:rsidP="008C1B77">
            <w:pPr>
              <w:spacing w:before="60" w:after="60"/>
              <w:rPr>
                <w:rFonts w:ascii="Cambria" w:hAnsi="Cambria" w:cs="Arial"/>
                <w:bCs/>
                <w:sz w:val="20"/>
                <w:szCs w:val="20"/>
              </w:rPr>
            </w:pPr>
            <w:r w:rsidRPr="005A7283">
              <w:rPr>
                <w:rFonts w:ascii="Cambria" w:hAnsi="Cambria"/>
                <w:b/>
                <w:bCs/>
                <w:sz w:val="20"/>
                <w:szCs w:val="20"/>
              </w:rPr>
              <w:t>η</w:t>
            </w:r>
            <w:r w:rsidRPr="005A7283">
              <w:rPr>
                <w:rFonts w:ascii="Cambria" w:hAnsi="Cambria"/>
                <w:sz w:val="20"/>
                <w:szCs w:val="20"/>
              </w:rPr>
              <w:t xml:space="preserve"> - faktor využitia tepelných ziskov</w:t>
            </w:r>
          </w:p>
        </w:tc>
        <w:tc>
          <w:tcPr>
            <w:tcW w:w="3648" w:type="dxa"/>
            <w:vAlign w:val="center"/>
          </w:tcPr>
          <w:p w14:paraId="1B459D76" w14:textId="69795F31" w:rsidR="006D6368" w:rsidRPr="005A7283" w:rsidRDefault="00A70810" w:rsidP="00993716">
            <w:pPr>
              <w:spacing w:before="60" w:after="60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t>0,97</w:t>
            </w:r>
          </w:p>
        </w:tc>
      </w:tr>
      <w:tr w:rsidR="006D6368" w:rsidRPr="005A7283" w14:paraId="2C5F408D" w14:textId="77777777" w:rsidTr="005625BB">
        <w:trPr>
          <w:trHeight w:val="475"/>
          <w:jc w:val="center"/>
        </w:trPr>
        <w:tc>
          <w:tcPr>
            <w:tcW w:w="5379" w:type="dxa"/>
          </w:tcPr>
          <w:p w14:paraId="4C70FF31" w14:textId="07817114" w:rsidR="006D6368" w:rsidRPr="005A7283" w:rsidRDefault="006D6368" w:rsidP="008C1B77">
            <w:pPr>
              <w:spacing w:before="60" w:after="60"/>
              <w:rPr>
                <w:rFonts w:ascii="Cambria" w:hAnsi="Cambria" w:cs="Arial"/>
                <w:bCs/>
                <w:sz w:val="20"/>
                <w:szCs w:val="20"/>
              </w:rPr>
            </w:pPr>
            <w:proofErr w:type="spellStart"/>
            <w:r w:rsidRPr="005A7283">
              <w:rPr>
                <w:rFonts w:ascii="Cambria" w:hAnsi="Cambria"/>
                <w:b/>
                <w:bCs/>
                <w:sz w:val="20"/>
                <w:szCs w:val="20"/>
              </w:rPr>
              <w:t>Qs</w:t>
            </w:r>
            <w:proofErr w:type="spellEnd"/>
            <w:r w:rsidRPr="005A7283">
              <w:rPr>
                <w:rFonts w:ascii="Cambria" w:hAnsi="Cambria"/>
                <w:sz w:val="20"/>
                <w:szCs w:val="20"/>
              </w:rPr>
              <w:t xml:space="preserve"> - tepelné zisky slnečným žiarením v [kWh];</w:t>
            </w:r>
          </w:p>
        </w:tc>
        <w:tc>
          <w:tcPr>
            <w:tcW w:w="3648" w:type="dxa"/>
            <w:vAlign w:val="center"/>
          </w:tcPr>
          <w:p w14:paraId="586EC3ED" w14:textId="0E3D1D0D" w:rsidR="006D6368" w:rsidRPr="005A7283" w:rsidRDefault="002509B1" w:rsidP="00993716">
            <w:pPr>
              <w:spacing w:before="60" w:after="60"/>
              <w:rPr>
                <w:rFonts w:ascii="Cambria" w:hAnsi="Cambria" w:cs="Arial"/>
                <w:bCs/>
                <w:sz w:val="20"/>
                <w:szCs w:val="20"/>
              </w:rPr>
            </w:pPr>
            <w:r w:rsidRPr="002509B1">
              <w:rPr>
                <w:rFonts w:ascii="Cambria" w:hAnsi="Cambria" w:cs="Arial"/>
                <w:bCs/>
                <w:sz w:val="20"/>
                <w:szCs w:val="20"/>
              </w:rPr>
              <w:t>4 180,6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t xml:space="preserve"> kWh</w:t>
            </w:r>
          </w:p>
        </w:tc>
      </w:tr>
      <w:tr w:rsidR="006D6368" w:rsidRPr="005A7283" w14:paraId="3260E78B" w14:textId="77777777" w:rsidTr="005625BB">
        <w:trPr>
          <w:trHeight w:val="475"/>
          <w:jc w:val="center"/>
        </w:trPr>
        <w:tc>
          <w:tcPr>
            <w:tcW w:w="5379" w:type="dxa"/>
          </w:tcPr>
          <w:p w14:paraId="115BBA6E" w14:textId="0990FF9A" w:rsidR="006D6368" w:rsidRPr="005A7283" w:rsidRDefault="006D6368" w:rsidP="008C1B77">
            <w:pPr>
              <w:spacing w:before="60" w:after="60"/>
              <w:rPr>
                <w:rFonts w:ascii="Cambria" w:hAnsi="Cambria" w:cs="Arial"/>
                <w:bCs/>
                <w:sz w:val="20"/>
                <w:szCs w:val="20"/>
              </w:rPr>
            </w:pPr>
            <w:proofErr w:type="spellStart"/>
            <w:r w:rsidRPr="005A7283">
              <w:rPr>
                <w:rFonts w:ascii="Cambria" w:hAnsi="Cambria"/>
                <w:b/>
                <w:bCs/>
                <w:sz w:val="20"/>
                <w:szCs w:val="20"/>
              </w:rPr>
              <w:t>Qi</w:t>
            </w:r>
            <w:proofErr w:type="spellEnd"/>
            <w:r w:rsidRPr="005A7283">
              <w:rPr>
                <w:rFonts w:ascii="Cambria" w:hAnsi="Cambria"/>
                <w:sz w:val="20"/>
                <w:szCs w:val="20"/>
              </w:rPr>
              <w:t xml:space="preserve"> - zisky vnútornými zdrojmi  v [kWh];</w:t>
            </w:r>
          </w:p>
        </w:tc>
        <w:tc>
          <w:tcPr>
            <w:tcW w:w="3648" w:type="dxa"/>
            <w:vAlign w:val="center"/>
          </w:tcPr>
          <w:p w14:paraId="2B608F29" w14:textId="496CF0FB" w:rsidR="006D6368" w:rsidRPr="005A7283" w:rsidRDefault="002509B1" w:rsidP="00993716">
            <w:pPr>
              <w:spacing w:before="60" w:after="60"/>
              <w:rPr>
                <w:rFonts w:ascii="Cambria" w:hAnsi="Cambria" w:cs="Arial"/>
                <w:bCs/>
                <w:sz w:val="20"/>
                <w:szCs w:val="20"/>
              </w:rPr>
            </w:pPr>
            <w:r w:rsidRPr="00993716">
              <w:rPr>
                <w:rFonts w:ascii="Cambria" w:hAnsi="Cambria" w:cs="Arial"/>
                <w:bCs/>
                <w:sz w:val="20"/>
                <w:szCs w:val="20"/>
              </w:rPr>
              <w:t>42 332,2 kWh</w:t>
            </w:r>
          </w:p>
        </w:tc>
      </w:tr>
      <w:tr w:rsidR="006D6368" w:rsidRPr="005A7283" w14:paraId="16B6713F" w14:textId="77777777" w:rsidTr="005625BB">
        <w:trPr>
          <w:trHeight w:val="475"/>
          <w:jc w:val="center"/>
        </w:trPr>
        <w:tc>
          <w:tcPr>
            <w:tcW w:w="5379" w:type="dxa"/>
          </w:tcPr>
          <w:p w14:paraId="36EC5CE7" w14:textId="185C906A" w:rsidR="006D6368" w:rsidRPr="005A7283" w:rsidRDefault="006D6368" w:rsidP="008C1B77">
            <w:pPr>
              <w:spacing w:before="60" w:after="60"/>
              <w:rPr>
                <w:rFonts w:ascii="Cambria" w:hAnsi="Cambria" w:cs="Arial"/>
                <w:bCs/>
                <w:sz w:val="20"/>
                <w:szCs w:val="20"/>
              </w:rPr>
            </w:pPr>
            <w:r w:rsidRPr="005A7283">
              <w:rPr>
                <w:rFonts w:ascii="Cambria" w:hAnsi="Cambria"/>
                <w:b/>
                <w:bCs/>
                <w:sz w:val="20"/>
                <w:szCs w:val="20"/>
              </w:rPr>
              <w:t>D</w:t>
            </w:r>
            <w:r w:rsidRPr="005A7283">
              <w:rPr>
                <w:rFonts w:ascii="Cambria" w:hAnsi="Cambria"/>
                <w:sz w:val="20"/>
                <w:szCs w:val="20"/>
              </w:rPr>
              <w:t xml:space="preserve"> - počet </w:t>
            </w:r>
            <w:proofErr w:type="spellStart"/>
            <w:r w:rsidRPr="005A7283">
              <w:rPr>
                <w:rFonts w:ascii="Cambria" w:hAnsi="Cambria"/>
                <w:sz w:val="20"/>
                <w:szCs w:val="20"/>
              </w:rPr>
              <w:t>dennostupňov</w:t>
            </w:r>
            <w:proofErr w:type="spellEnd"/>
            <w:r w:rsidRPr="005A7283">
              <w:rPr>
                <w:rFonts w:ascii="Cambria" w:hAnsi="Cambria"/>
                <w:sz w:val="20"/>
                <w:szCs w:val="20"/>
              </w:rPr>
              <w:t xml:space="preserve"> vo vykurovacom období.</w:t>
            </w:r>
          </w:p>
        </w:tc>
        <w:tc>
          <w:tcPr>
            <w:tcW w:w="3648" w:type="dxa"/>
            <w:vAlign w:val="center"/>
          </w:tcPr>
          <w:p w14:paraId="0D3A7566" w14:textId="25D7794B" w:rsidR="006D6368" w:rsidRPr="005A7283" w:rsidRDefault="00993716" w:rsidP="00993716">
            <w:pPr>
              <w:spacing w:before="60" w:after="60"/>
              <w:rPr>
                <w:rFonts w:ascii="Cambria" w:hAnsi="Cambria" w:cs="Arial"/>
                <w:bCs/>
                <w:sz w:val="20"/>
                <w:szCs w:val="20"/>
              </w:rPr>
            </w:pPr>
            <w:r w:rsidRPr="00993716">
              <w:rPr>
                <w:rFonts w:ascii="Cambria" w:hAnsi="Cambria" w:cs="Arial"/>
                <w:bCs/>
                <w:sz w:val="20"/>
                <w:szCs w:val="20"/>
              </w:rPr>
              <w:t>2 495</w:t>
            </w:r>
          </w:p>
        </w:tc>
      </w:tr>
      <w:tr w:rsidR="006D6368" w:rsidRPr="005A7283" w14:paraId="615DB612" w14:textId="77777777" w:rsidTr="005625BB">
        <w:trPr>
          <w:trHeight w:val="475"/>
          <w:jc w:val="center"/>
        </w:trPr>
        <w:tc>
          <w:tcPr>
            <w:tcW w:w="5379" w:type="dxa"/>
            <w:vAlign w:val="center"/>
          </w:tcPr>
          <w:p w14:paraId="2F4E84D4" w14:textId="77777777" w:rsidR="006D6368" w:rsidRPr="005A7283" w:rsidRDefault="006D6368" w:rsidP="008C1B77">
            <w:pPr>
              <w:spacing w:before="60" w:after="60"/>
              <w:rPr>
                <w:rFonts w:ascii="Cambria" w:hAnsi="Cambria" w:cs="Arial"/>
                <w:bCs/>
                <w:sz w:val="20"/>
                <w:szCs w:val="20"/>
              </w:rPr>
            </w:pPr>
            <w:r w:rsidRPr="005A7283">
              <w:rPr>
                <w:rFonts w:ascii="Cambria" w:hAnsi="Cambria" w:cs="Arial"/>
                <w:b/>
                <w:sz w:val="20"/>
                <w:szCs w:val="20"/>
              </w:rPr>
              <w:t>Potreba tepla na vykurovanie v kWh/rok (A)</w:t>
            </w:r>
            <w:r w:rsidRPr="005A7283">
              <w:rPr>
                <w:rFonts w:ascii="Cambria" w:hAnsi="Cambria" w:cs="Arial"/>
                <w:bCs/>
                <w:sz w:val="20"/>
                <w:szCs w:val="20"/>
              </w:rPr>
              <w:t xml:space="preserve"> </w:t>
            </w:r>
          </w:p>
          <w:p w14:paraId="09361344" w14:textId="4C673AFB" w:rsidR="006D6368" w:rsidRPr="005A7283" w:rsidRDefault="006D6368" w:rsidP="008C1B77">
            <w:pPr>
              <w:spacing w:before="60" w:after="60"/>
              <w:rPr>
                <w:rFonts w:ascii="Cambria" w:hAnsi="Cambria" w:cs="Arial"/>
                <w:bCs/>
                <w:sz w:val="20"/>
                <w:szCs w:val="20"/>
              </w:rPr>
            </w:pPr>
            <w:r w:rsidRPr="005A7283">
              <w:rPr>
                <w:rFonts w:ascii="Cambria" w:hAnsi="Cambria" w:cs="Arial"/>
                <w:bCs/>
                <w:sz w:val="20"/>
                <w:szCs w:val="20"/>
              </w:rPr>
              <w:t>vypočítaná podľa vzorca</w:t>
            </w:r>
          </w:p>
          <w:p w14:paraId="44691991" w14:textId="485BCCFD" w:rsidR="00FB7720" w:rsidRPr="00CA2C6A" w:rsidRDefault="00FB7720" w:rsidP="00FB7720">
            <w:pPr>
              <w:pStyle w:val="Heading4"/>
              <w:numPr>
                <w:ilvl w:val="0"/>
                <w:numId w:val="0"/>
              </w:numPr>
              <w:ind w:left="5543" w:hanging="864"/>
              <w:rPr>
                <w:ins w:id="0" w:author="Author"/>
                <w:rFonts w:eastAsiaTheme="minorEastAsia"/>
                <w:bCs/>
              </w:rPr>
            </w:pPr>
            <w:bookmarkStart w:id="1" w:name="_GoBack"/>
            <m:oMathPara>
              <m:oMathParaPr>
                <m:jc m:val="left"/>
              </m:oMathParaPr>
              <m:oMath>
                <m:r>
                  <w:ins w:id="2" w:author="Author">
                    <m:rPr>
                      <m:sty m:val="bi"/>
                    </m:rPr>
                    <w:rPr>
                      <w:rFonts w:ascii="Cambria Math" w:hAnsi="Cambria Math"/>
                    </w:rPr>
                    <m:t>QH</m:t>
                  </w:ins>
                </m:r>
                <m:r>
                  <w:ins w:id="3" w:author="Author">
                    <w:rPr>
                      <w:rFonts w:ascii="Cambria Math" w:hAnsi="Cambria Math"/>
                    </w:rPr>
                    <m:t>=</m:t>
                  </w:ins>
                </m:r>
                <m:d>
                  <m:dPr>
                    <m:ctrlPr>
                      <w:ins w:id="4" w:author="Author">
                        <w:rPr>
                          <w:rFonts w:ascii="Cambria Math" w:hAnsi="Cambria Math"/>
                          <w:b/>
                          <w:bCs/>
                        </w:rPr>
                      </w:ins>
                    </m:ctrlPr>
                  </m:dPr>
                  <m:e>
                    <m:r>
                      <w:ins w:id="5" w:author="Author"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HT</m:t>
                      </w:ins>
                    </m:r>
                    <m:r>
                      <w:ins w:id="6" w:author="Author"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+</m:t>
                      </w:ins>
                    </m:r>
                    <m:r>
                      <w:ins w:id="7" w:author="Author"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 xml:space="preserve"> HV</m:t>
                      </w:ins>
                    </m:r>
                  </m:e>
                </m:d>
                <m:r>
                  <w:ins w:id="8" w:author="Author">
                    <w:rPr>
                      <w:rFonts w:ascii="Cambria Math" w:hAnsi="Cambria Math"/>
                    </w:rPr>
                    <m:t>×</m:t>
                  </w:ins>
                </m:r>
                <m:r>
                  <w:ins w:id="9" w:author="Author">
                    <m:rPr>
                      <m:sty m:val="bi"/>
                    </m:rPr>
                    <w:rPr>
                      <w:rFonts w:ascii="Cambria Math" w:hAnsi="Cambria Math"/>
                    </w:rPr>
                    <m:t>D</m:t>
                  </w:ins>
                </m:r>
                <m:r>
                  <w:ins w:id="10" w:author="Author">
                    <m:rPr>
                      <m:sty m:val="b"/>
                    </m:rPr>
                    <w:rPr>
                      <w:rFonts w:ascii="Cambria Math" w:hAnsi="Cambria Math"/>
                    </w:rPr>
                    <m:t xml:space="preserve"> </m:t>
                  </w:ins>
                </m:r>
                <m:r>
                  <w:ins w:id="11" w:author="Author">
                    <w:rPr>
                      <w:rFonts w:ascii="Cambria Math" w:hAnsi="Cambria Math"/>
                    </w:rPr>
                    <m:t>×</m:t>
                  </w:ins>
                </m:r>
                <m:r>
                  <w:ins w:id="12" w:author="Author">
                    <m:rPr>
                      <m:sty m:val="bi"/>
                    </m:rPr>
                    <w:rPr>
                      <w:rFonts w:ascii="Cambria Math" w:hAnsi="Cambria Math"/>
                    </w:rPr>
                    <m:t>24</m:t>
                  </w:ins>
                </m:r>
                <m:r>
                  <w:ins w:id="13" w:author="Author">
                    <w:rPr>
                      <w:rFonts w:ascii="Cambria Math" w:hAnsi="Cambria Math"/>
                    </w:rPr>
                    <m:t>/</m:t>
                  </w:ins>
                </m:r>
                <m:r>
                  <w:ins w:id="14" w:author="Author">
                    <m:rPr>
                      <m:sty m:val="bi"/>
                    </m:rPr>
                    <w:rPr>
                      <w:rFonts w:ascii="Cambria Math" w:hAnsi="Cambria Math"/>
                    </w:rPr>
                    <m:t>1000</m:t>
                  </w:ins>
                </m:r>
                <m:r>
                  <w:ins w:id="15" w:author="Author">
                    <w:rPr>
                      <w:rFonts w:ascii="Cambria Math" w:hAnsi="Cambria Math"/>
                    </w:rPr>
                    <m:t>-</m:t>
                  </w:ins>
                </m:r>
                <m:r>
                  <w:ins w:id="16" w:author="Author">
                    <m:rPr>
                      <m:sty m:val="b"/>
                    </m:rPr>
                    <w:rPr>
                      <w:rFonts w:ascii="Cambria Math" w:hAnsi="Cambria Math"/>
                    </w:rPr>
                    <m:t>η×</m:t>
                  </w:ins>
                </m:r>
                <m:d>
                  <m:dPr>
                    <m:ctrlPr>
                      <w:ins w:id="17" w:author="Author">
                        <w:rPr>
                          <w:rFonts w:ascii="Cambria Math" w:hAnsi="Cambria Math"/>
                          <w:b/>
                          <w:bCs/>
                        </w:rPr>
                      </w:ins>
                    </m:ctrlPr>
                  </m:dPr>
                  <m:e>
                    <m:r>
                      <w:ins w:id="18" w:author="Author"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Qs</m:t>
                      </w:ins>
                    </m:r>
                    <m:r>
                      <w:ins w:id="19" w:author="Author"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+</m:t>
                      </w:ins>
                    </m:r>
                    <m:r>
                      <w:ins w:id="20" w:author="Author"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 xml:space="preserve"> Qi</m:t>
                      </w:ins>
                    </m:r>
                  </m:e>
                </m:d>
                <m:r>
                  <w:ins w:id="21" w:author="Author">
                    <w:rPr>
                      <w:rFonts w:ascii="Cambria Math" w:hAnsi="Cambria Math"/>
                    </w:rPr>
                    <m:t xml:space="preserve"> </m:t>
                  </w:ins>
                </m:r>
              </m:oMath>
            </m:oMathPara>
          </w:p>
          <w:bookmarkEnd w:id="1"/>
          <w:p w14:paraId="5DBCB62F" w14:textId="05E1D9B1" w:rsidR="006D6368" w:rsidRPr="005A7283" w:rsidRDefault="006D6368" w:rsidP="008C1B77">
            <w:pPr>
              <w:spacing w:before="60" w:after="60"/>
              <w:rPr>
                <w:rFonts w:ascii="Cambria" w:hAnsi="Cambria" w:cs="Arial"/>
                <w:bCs/>
                <w:sz w:val="20"/>
                <w:szCs w:val="20"/>
              </w:rPr>
            </w:pPr>
            <w:del w:id="22" w:author="Author">
              <w:r w:rsidRPr="005A7283" w:rsidDel="00FB7720">
                <w:rPr>
                  <w:rFonts w:ascii="Cambria" w:hAnsi="Cambria" w:cs="Arial"/>
                  <w:b/>
                  <w:bCs/>
                  <w:color w:val="auto"/>
                  <w:sz w:val="20"/>
                  <w:szCs w:val="20"/>
                </w:rPr>
                <w:delText>QH =  (HT + HV) - η . (Qs + Qi)*D*24</w:delText>
              </w:r>
            </w:del>
          </w:p>
        </w:tc>
        <w:tc>
          <w:tcPr>
            <w:tcW w:w="3648" w:type="dxa"/>
            <w:vAlign w:val="center"/>
          </w:tcPr>
          <w:p w14:paraId="06A775C5" w14:textId="50CA34E2" w:rsidR="006D6368" w:rsidRPr="005A7283" w:rsidRDefault="006D6368" w:rsidP="00993716">
            <w:pPr>
              <w:spacing w:before="60" w:after="60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5A7283">
              <w:rPr>
                <w:rFonts w:ascii="Cambria" w:hAnsi="Cambria" w:cs="Arial"/>
                <w:bCs/>
                <w:sz w:val="20"/>
                <w:szCs w:val="20"/>
              </w:rPr>
              <w:t>[</w:t>
            </w:r>
            <w:r w:rsidRPr="005A7283">
              <w:rPr>
                <w:rFonts w:ascii="Cambria" w:hAnsi="Cambria" w:cs="Arial"/>
                <w:b/>
                <w:bCs/>
                <w:i/>
                <w:sz w:val="20"/>
                <w:szCs w:val="20"/>
                <w:shd w:val="clear" w:color="auto" w:fill="D9D9D9" w:themeFill="background1" w:themeFillShade="D9"/>
              </w:rPr>
              <w:t>doplniť kladné číslo zaokrúhlené na max.</w:t>
            </w:r>
            <w:r>
              <w:rPr>
                <w:rFonts w:ascii="Cambria" w:hAnsi="Cambria" w:cs="Arial"/>
                <w:b/>
                <w:bCs/>
                <w:i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="002509B1">
              <w:rPr>
                <w:rFonts w:ascii="Cambria" w:hAnsi="Cambria" w:cs="Arial"/>
                <w:b/>
                <w:bCs/>
                <w:i/>
                <w:sz w:val="20"/>
                <w:szCs w:val="20"/>
                <w:shd w:val="clear" w:color="auto" w:fill="D9D9D9" w:themeFill="background1" w:themeFillShade="D9"/>
              </w:rPr>
              <w:t>2</w:t>
            </w:r>
            <w:r>
              <w:rPr>
                <w:rFonts w:ascii="Cambria" w:hAnsi="Cambria" w:cs="Arial"/>
                <w:b/>
                <w:bCs/>
                <w:i/>
                <w:sz w:val="20"/>
                <w:szCs w:val="20"/>
                <w:shd w:val="clear" w:color="auto" w:fill="D9D9D9" w:themeFill="background1" w:themeFillShade="D9"/>
              </w:rPr>
              <w:t xml:space="preserve"> desatinn</w:t>
            </w:r>
            <w:r w:rsidR="002509B1">
              <w:rPr>
                <w:rFonts w:ascii="Cambria" w:hAnsi="Cambria" w:cs="Arial"/>
                <w:b/>
                <w:bCs/>
                <w:i/>
                <w:sz w:val="20"/>
                <w:szCs w:val="20"/>
                <w:shd w:val="clear" w:color="auto" w:fill="D9D9D9" w:themeFill="background1" w:themeFillShade="D9"/>
              </w:rPr>
              <w:t>é</w:t>
            </w:r>
            <w:r>
              <w:rPr>
                <w:rFonts w:ascii="Cambria" w:hAnsi="Cambria" w:cs="Arial"/>
                <w:b/>
                <w:bCs/>
                <w:i/>
                <w:sz w:val="20"/>
                <w:szCs w:val="20"/>
                <w:shd w:val="clear" w:color="auto" w:fill="D9D9D9" w:themeFill="background1" w:themeFillShade="D9"/>
              </w:rPr>
              <w:t xml:space="preserve"> miest</w:t>
            </w:r>
            <w:r w:rsidR="002509B1">
              <w:rPr>
                <w:rFonts w:ascii="Cambria" w:hAnsi="Cambria" w:cs="Arial"/>
                <w:b/>
                <w:bCs/>
                <w:i/>
                <w:sz w:val="20"/>
                <w:szCs w:val="20"/>
                <w:shd w:val="clear" w:color="auto" w:fill="D9D9D9" w:themeFill="background1" w:themeFillShade="D9"/>
              </w:rPr>
              <w:t>a</w:t>
            </w:r>
            <w:r w:rsidRPr="005A7283">
              <w:rPr>
                <w:rFonts w:ascii="Cambria" w:hAnsi="Cambria" w:cs="Arial"/>
                <w:bCs/>
                <w:sz w:val="20"/>
                <w:szCs w:val="20"/>
                <w:lang w:val="en-US"/>
              </w:rPr>
              <w:t>]</w:t>
            </w:r>
            <w:r w:rsidR="006C7836">
              <w:rPr>
                <w:rFonts w:ascii="Cambria" w:hAnsi="Cambria" w:cs="Arial"/>
                <w:bCs/>
                <w:sz w:val="20"/>
                <w:szCs w:val="20"/>
                <w:lang w:val="en-US"/>
              </w:rPr>
              <w:t xml:space="preserve"> </w:t>
            </w:r>
            <w:r w:rsidR="006C7836" w:rsidRPr="005A7283">
              <w:rPr>
                <w:rFonts w:ascii="Cambria" w:hAnsi="Cambria" w:cs="Arial"/>
                <w:b/>
                <w:sz w:val="20"/>
                <w:szCs w:val="20"/>
              </w:rPr>
              <w:t>kWh/rok</w:t>
            </w:r>
          </w:p>
        </w:tc>
      </w:tr>
    </w:tbl>
    <w:p w14:paraId="171763F8" w14:textId="7762E547" w:rsidR="00980E6C" w:rsidRPr="005A7283" w:rsidRDefault="00980E6C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p w14:paraId="2802B9DF" w14:textId="77777777" w:rsidR="00980E6C" w:rsidRPr="005A7283" w:rsidRDefault="00980E6C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tbl>
      <w:tblPr>
        <w:tblW w:w="9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02"/>
        <w:gridCol w:w="1559"/>
        <w:gridCol w:w="1701"/>
        <w:gridCol w:w="1701"/>
        <w:gridCol w:w="1664"/>
      </w:tblGrid>
      <w:tr w:rsidR="00D20EA8" w:rsidRPr="005A7283" w14:paraId="721BBEBA" w14:textId="77777777" w:rsidTr="005A7283">
        <w:trPr>
          <w:trHeight w:val="265"/>
          <w:jc w:val="center"/>
        </w:trPr>
        <w:tc>
          <w:tcPr>
            <w:tcW w:w="2402" w:type="dxa"/>
            <w:shd w:val="clear" w:color="auto" w:fill="BFBFBF"/>
            <w:vAlign w:val="center"/>
          </w:tcPr>
          <w:p w14:paraId="1E499989" w14:textId="5E316D53" w:rsidR="00D20EA8" w:rsidRPr="005A7283" w:rsidRDefault="008C1B77" w:rsidP="008C1B77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Podkritérium</w:t>
            </w:r>
            <w:proofErr w:type="spellEnd"/>
            <w:r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 xml:space="preserve"> č. 2</w:t>
            </w:r>
          </w:p>
        </w:tc>
        <w:tc>
          <w:tcPr>
            <w:tcW w:w="1559" w:type="dxa"/>
            <w:shd w:val="clear" w:color="auto" w:fill="BFBFBF"/>
            <w:vAlign w:val="center"/>
          </w:tcPr>
          <w:p w14:paraId="0893CDED" w14:textId="77777777" w:rsidR="00D20EA8" w:rsidRPr="005A7283" w:rsidRDefault="00D20EA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5A7283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Merná jednotka</w:t>
            </w:r>
          </w:p>
        </w:tc>
        <w:tc>
          <w:tcPr>
            <w:tcW w:w="5066" w:type="dxa"/>
            <w:gridSpan w:val="3"/>
            <w:shd w:val="clear" w:color="auto" w:fill="BFBFBF"/>
            <w:vAlign w:val="center"/>
          </w:tcPr>
          <w:p w14:paraId="294FB692" w14:textId="77777777" w:rsidR="00D20EA8" w:rsidRPr="005A7283" w:rsidRDefault="00D20EA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5A7283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Návrh</w:t>
            </w:r>
          </w:p>
        </w:tc>
      </w:tr>
      <w:tr w:rsidR="00D20EA8" w:rsidRPr="005A7283" w14:paraId="0EE713C2" w14:textId="77777777" w:rsidTr="005A7283">
        <w:trPr>
          <w:trHeight w:val="475"/>
          <w:jc w:val="center"/>
        </w:trPr>
        <w:tc>
          <w:tcPr>
            <w:tcW w:w="2402" w:type="dxa"/>
            <w:vAlign w:val="center"/>
          </w:tcPr>
          <w:p w14:paraId="4502E787" w14:textId="7EEE2B14" w:rsidR="00D20EA8" w:rsidRPr="005A7283" w:rsidRDefault="00980E6C" w:rsidP="00D20EA8">
            <w:pPr>
              <w:spacing w:before="60" w:after="60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5A7283">
              <w:rPr>
                <w:rFonts w:ascii="Cambria" w:hAnsi="Cambria" w:cs="Arial"/>
                <w:bCs/>
                <w:sz w:val="20"/>
                <w:szCs w:val="20"/>
              </w:rPr>
              <w:t>Celková cena za realizáciu predmetu zákazky vrátane DPH (B)</w:t>
            </w:r>
          </w:p>
        </w:tc>
        <w:tc>
          <w:tcPr>
            <w:tcW w:w="1559" w:type="dxa"/>
            <w:vAlign w:val="center"/>
          </w:tcPr>
          <w:p w14:paraId="1B78FC23" w14:textId="6B735AF0" w:rsidR="00D20EA8" w:rsidRPr="005A7283" w:rsidRDefault="00D20EA8" w:rsidP="00B964F8">
            <w:pPr>
              <w:jc w:val="center"/>
              <w:rPr>
                <w:rFonts w:ascii="Cambria" w:hAnsi="Cambria" w:cs="Arial"/>
                <w:bCs/>
                <w:sz w:val="20"/>
                <w:szCs w:val="20"/>
                <w:highlight w:val="yellow"/>
              </w:rPr>
            </w:pPr>
            <w:r w:rsidRPr="005A7283">
              <w:rPr>
                <w:rFonts w:ascii="Cambria" w:hAnsi="Cambria" w:cs="Arial"/>
                <w:bCs/>
                <w:sz w:val="20"/>
                <w:szCs w:val="20"/>
              </w:rPr>
              <w:t xml:space="preserve">Celková cena v EUR </w:t>
            </w:r>
            <w:r w:rsidRPr="005A7283">
              <w:rPr>
                <w:rFonts w:ascii="Cambria" w:hAnsi="Cambria" w:cs="Arial"/>
                <w:bCs/>
                <w:sz w:val="20"/>
                <w:szCs w:val="20"/>
                <w:u w:val="single"/>
              </w:rPr>
              <w:t>s DPH</w:t>
            </w:r>
          </w:p>
        </w:tc>
        <w:tc>
          <w:tcPr>
            <w:tcW w:w="1701" w:type="dxa"/>
            <w:vAlign w:val="center"/>
          </w:tcPr>
          <w:p w14:paraId="0B6D993E" w14:textId="21FA5475" w:rsidR="00D20EA8" w:rsidRPr="005A7283" w:rsidRDefault="00D20EA8" w:rsidP="009A74AB">
            <w:pPr>
              <w:spacing w:before="120"/>
              <w:rPr>
                <w:rFonts w:ascii="Cambria" w:hAnsi="Cambria" w:cs="Arial"/>
                <w:bCs/>
                <w:sz w:val="20"/>
                <w:szCs w:val="20"/>
              </w:rPr>
            </w:pPr>
            <w:r w:rsidRPr="005A7283">
              <w:rPr>
                <w:rFonts w:ascii="Cambria" w:hAnsi="Cambria" w:cs="Arial"/>
                <w:bCs/>
                <w:sz w:val="20"/>
                <w:szCs w:val="20"/>
              </w:rPr>
              <w:t>[</w:t>
            </w:r>
            <w:r w:rsidRPr="005A7283">
              <w:rPr>
                <w:rFonts w:ascii="Cambria" w:hAnsi="Cambria" w:cs="Arial"/>
                <w:b/>
                <w:bCs/>
                <w:i/>
                <w:sz w:val="20"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5A7283">
              <w:rPr>
                <w:rFonts w:ascii="Cambria" w:hAnsi="Cambria" w:cs="Arial"/>
                <w:bCs/>
                <w:sz w:val="20"/>
                <w:szCs w:val="20"/>
              </w:rPr>
              <w:t>]  bez DPH</w:t>
            </w:r>
          </w:p>
        </w:tc>
        <w:tc>
          <w:tcPr>
            <w:tcW w:w="1701" w:type="dxa"/>
            <w:vAlign w:val="center"/>
          </w:tcPr>
          <w:p w14:paraId="069CA0CA" w14:textId="1F5125E3" w:rsidR="00D20EA8" w:rsidRPr="005A7283" w:rsidRDefault="00D20EA8" w:rsidP="009A74AB">
            <w:pPr>
              <w:spacing w:before="120"/>
              <w:rPr>
                <w:rFonts w:ascii="Cambria" w:hAnsi="Cambria" w:cs="Arial"/>
                <w:bCs/>
                <w:sz w:val="20"/>
                <w:szCs w:val="20"/>
              </w:rPr>
            </w:pPr>
            <w:r w:rsidRPr="005A7283">
              <w:rPr>
                <w:rFonts w:ascii="Cambria" w:hAnsi="Cambria" w:cs="Arial"/>
                <w:bCs/>
                <w:sz w:val="20"/>
                <w:szCs w:val="20"/>
              </w:rPr>
              <w:t>[</w:t>
            </w:r>
            <w:r w:rsidRPr="005A7283">
              <w:rPr>
                <w:rFonts w:ascii="Cambria" w:hAnsi="Cambria" w:cs="Arial"/>
                <w:b/>
                <w:bCs/>
                <w:i/>
                <w:sz w:val="20"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5A7283">
              <w:rPr>
                <w:rFonts w:ascii="Cambria" w:hAnsi="Cambria" w:cs="Arial"/>
                <w:bCs/>
                <w:sz w:val="20"/>
                <w:szCs w:val="20"/>
              </w:rPr>
              <w:t>]  DPH 20%</w:t>
            </w:r>
          </w:p>
        </w:tc>
        <w:tc>
          <w:tcPr>
            <w:tcW w:w="1664" w:type="dxa"/>
            <w:vAlign w:val="center"/>
          </w:tcPr>
          <w:p w14:paraId="41D120E0" w14:textId="338ADC4E" w:rsidR="00D20EA8" w:rsidRPr="005A7283" w:rsidRDefault="00D20EA8" w:rsidP="009A74AB">
            <w:pPr>
              <w:rPr>
                <w:rFonts w:ascii="Cambria" w:hAnsi="Cambria" w:cs="Arial"/>
                <w:sz w:val="20"/>
                <w:szCs w:val="20"/>
              </w:rPr>
            </w:pPr>
            <w:r w:rsidRPr="005A7283">
              <w:rPr>
                <w:rFonts w:ascii="Cambria" w:hAnsi="Cambria" w:cs="Arial"/>
                <w:bCs/>
                <w:sz w:val="20"/>
                <w:szCs w:val="20"/>
              </w:rPr>
              <w:t>[</w:t>
            </w:r>
            <w:r w:rsidRPr="005A7283">
              <w:rPr>
                <w:rFonts w:ascii="Cambria" w:hAnsi="Cambria" w:cs="Arial"/>
                <w:b/>
                <w:bCs/>
                <w:i/>
                <w:sz w:val="20"/>
                <w:szCs w:val="20"/>
                <w:highlight w:val="lightGray"/>
              </w:rPr>
              <w:t>doplniť kladné číslo zaokrúhlené na max. 2 desatinné miesta</w:t>
            </w:r>
            <w:r w:rsidRPr="005A7283">
              <w:rPr>
                <w:rFonts w:ascii="Cambria" w:hAnsi="Cambria" w:cs="Arial"/>
                <w:bCs/>
                <w:sz w:val="20"/>
                <w:szCs w:val="20"/>
              </w:rPr>
              <w:t>]  s DPH</w:t>
            </w:r>
          </w:p>
        </w:tc>
      </w:tr>
    </w:tbl>
    <w:p w14:paraId="15829BE7" w14:textId="77777777" w:rsidR="00140FA5" w:rsidRPr="00105C8E" w:rsidRDefault="00140FA5" w:rsidP="00C53CFB">
      <w:pPr>
        <w:spacing w:line="264" w:lineRule="auto"/>
        <w:rPr>
          <w:rFonts w:ascii="Cambria" w:hAnsi="Cambria" w:cs="Arial"/>
          <w:bCs/>
          <w:sz w:val="20"/>
          <w:szCs w:val="20"/>
        </w:rPr>
      </w:pPr>
    </w:p>
    <w:p w14:paraId="10145739" w14:textId="77777777" w:rsidR="002D406C" w:rsidRPr="00105C8E" w:rsidRDefault="002D406C" w:rsidP="002D406C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p w14:paraId="1BF0B05A" w14:textId="7BAA23EA" w:rsidR="002D406C" w:rsidRDefault="002D406C" w:rsidP="00C53CFB">
      <w:pPr>
        <w:spacing w:line="264" w:lineRule="auto"/>
        <w:jc w:val="both"/>
        <w:rPr>
          <w:rFonts w:ascii="Cambria" w:hAnsi="Cambria" w:cs="Arial"/>
          <w:sz w:val="20"/>
          <w:szCs w:val="20"/>
        </w:rPr>
      </w:pPr>
    </w:p>
    <w:p w14:paraId="4930C331" w14:textId="77777777" w:rsidR="002D406C" w:rsidRPr="00105C8E" w:rsidRDefault="002D406C" w:rsidP="00C53CFB">
      <w:pPr>
        <w:spacing w:line="264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609CC" w:rsidRPr="00105C8E" w14:paraId="271B58DD" w14:textId="77777777" w:rsidTr="00CD0876">
        <w:tc>
          <w:tcPr>
            <w:tcW w:w="4531" w:type="dxa"/>
          </w:tcPr>
          <w:p w14:paraId="3A9C48E3" w14:textId="77777777" w:rsidR="00140FA5" w:rsidRPr="00105C8E" w:rsidRDefault="00140FA5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bookmarkStart w:id="23" w:name="_Hlk5348509"/>
          </w:p>
          <w:p w14:paraId="7C682FAF" w14:textId="5E9FFC3B" w:rsidR="00F77980" w:rsidRPr="00105C8E" w:rsidRDefault="00F77980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0D9973E4" w14:textId="77777777" w:rsidR="008609CC" w:rsidRPr="00105C8E" w:rsidRDefault="004C3D40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  <w:p w14:paraId="307C763B" w14:textId="18A5040F" w:rsidR="00140FA5" w:rsidRPr="00105C8E" w:rsidRDefault="00140FA5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AB809F1" w14:textId="77777777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F9426EE" w14:textId="1E7E994F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9CC3C05" w14:textId="77777777" w:rsidR="00140FA5" w:rsidRPr="00105C8E" w:rsidRDefault="00140FA5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9CF3D89" w14:textId="35A82BAB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_________________________________</w:t>
            </w:r>
            <w:r w:rsidR="000213C0" w:rsidRPr="00105C8E">
              <w:rPr>
                <w:rFonts w:ascii="Cambria" w:hAnsi="Cambria"/>
                <w:sz w:val="20"/>
                <w:szCs w:val="20"/>
                <w:lang w:val="sk-SK"/>
              </w:rPr>
              <w:t>________</w:t>
            </w:r>
          </w:p>
          <w:p w14:paraId="09E4FE52" w14:textId="77777777" w:rsidR="000213C0" w:rsidRPr="00105C8E" w:rsidRDefault="000213C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</w:rPr>
              <w:t>[</w:t>
            </w:r>
            <w:r w:rsidR="004C3D40"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meno a podpis </w:t>
            </w: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osoby </w:t>
            </w:r>
          </w:p>
          <w:p w14:paraId="31D08216" w14:textId="11975102" w:rsidR="008609CC" w:rsidRPr="00105C8E" w:rsidRDefault="000213C0" w:rsidP="00F72FA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lastRenderedPageBreak/>
              <w:t>oprávnenej konať za uchádzača]</w:t>
            </w:r>
          </w:p>
        </w:tc>
      </w:tr>
      <w:tr w:rsidR="008609CC" w:rsidRPr="00105C8E" w14:paraId="426A5FE7" w14:textId="77777777" w:rsidTr="00CD0876">
        <w:tc>
          <w:tcPr>
            <w:tcW w:w="4531" w:type="dxa"/>
          </w:tcPr>
          <w:p w14:paraId="5F2CEC14" w14:textId="77777777" w:rsidR="008609CC" w:rsidRPr="00105C8E" w:rsidRDefault="008609CC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699447" w14:textId="77777777" w:rsidR="008609CC" w:rsidRPr="00105C8E" w:rsidRDefault="008609CC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bookmarkEnd w:id="23"/>
    </w:tbl>
    <w:p w14:paraId="4F964434" w14:textId="77777777" w:rsidR="0068741B" w:rsidRPr="00105C8E" w:rsidRDefault="0068741B" w:rsidP="00C53CFB">
      <w:pPr>
        <w:rPr>
          <w:rFonts w:ascii="Cambria" w:hAnsi="Cambria"/>
          <w:sz w:val="20"/>
          <w:szCs w:val="20"/>
        </w:rPr>
      </w:pPr>
    </w:p>
    <w:sectPr w:rsidR="0068741B" w:rsidRPr="00105C8E" w:rsidSect="00140FA5">
      <w:headerReference w:type="default" r:id="rId8"/>
      <w:pgSz w:w="11906" w:h="16838"/>
      <w:pgMar w:top="184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45921" w14:textId="77777777" w:rsidR="00A32872" w:rsidRDefault="00A32872" w:rsidP="006F6013">
      <w:r>
        <w:separator/>
      </w:r>
    </w:p>
  </w:endnote>
  <w:endnote w:type="continuationSeparator" w:id="0">
    <w:p w14:paraId="15508DD3" w14:textId="77777777" w:rsidR="00A32872" w:rsidRDefault="00A32872" w:rsidP="006F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PT Serif">
    <w:altName w:val="Arial"/>
    <w:charset w:val="00"/>
    <w:family w:val="auto"/>
    <w:pitch w:val="variable"/>
    <w:sig w:usb0="00000001" w:usb1="5000204B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A68C00" w14:textId="77777777" w:rsidR="00A32872" w:rsidRDefault="00A32872" w:rsidP="006F6013">
      <w:r>
        <w:separator/>
      </w:r>
    </w:p>
  </w:footnote>
  <w:footnote w:type="continuationSeparator" w:id="0">
    <w:p w14:paraId="4C86BB42" w14:textId="77777777" w:rsidR="00A32872" w:rsidRDefault="00A32872" w:rsidP="006F6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BFBEE" w14:textId="4D2CC01C" w:rsidR="00B20243" w:rsidRDefault="006F6013" w:rsidP="006F6013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bookmarkStart w:id="24" w:name="_Toc517419718"/>
    <w:r w:rsidRPr="006F6013">
      <w:rPr>
        <w:rFonts w:ascii="Cambria" w:hAnsi="Cambria"/>
        <w:b/>
        <w:sz w:val="20"/>
        <w:szCs w:val="20"/>
      </w:rPr>
      <w:t>Príloha C.1 Súťažných podkladov:</w:t>
    </w:r>
    <w:r>
      <w:rPr>
        <w:rFonts w:ascii="Cambria" w:hAnsi="Cambria"/>
        <w:b/>
        <w:sz w:val="20"/>
        <w:szCs w:val="20"/>
      </w:rPr>
      <w:t xml:space="preserve"> </w:t>
    </w:r>
  </w:p>
  <w:p w14:paraId="334C6EDD" w14:textId="01C411D0" w:rsidR="006F6013" w:rsidRPr="006F6013" w:rsidRDefault="006F6013" w:rsidP="006F6013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6F6013">
      <w:rPr>
        <w:rFonts w:ascii="Cambria" w:hAnsi="Cambria"/>
        <w:b/>
        <w:sz w:val="20"/>
        <w:szCs w:val="20"/>
      </w:rPr>
      <w:t>Návrh na plnenie kritérií (vzor)</w:t>
    </w:r>
    <w:bookmarkEnd w:id="24"/>
  </w:p>
  <w:p w14:paraId="7B624930" w14:textId="77777777" w:rsidR="006F6013" w:rsidRDefault="006F60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87E2C"/>
    <w:multiLevelType w:val="hybridMultilevel"/>
    <w:tmpl w:val="6B60B5FE"/>
    <w:lvl w:ilvl="0" w:tplc="EA74F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85B8C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12A3BF1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914505C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9EA76B9"/>
    <w:multiLevelType w:val="hybridMultilevel"/>
    <w:tmpl w:val="17AA1BFA"/>
    <w:lvl w:ilvl="0" w:tplc="F15849FE">
      <w:start w:val="1"/>
      <w:numFmt w:val="bullet"/>
      <w:lvlText w:val="-"/>
      <w:lvlJc w:val="left"/>
      <w:pPr>
        <w:ind w:left="720" w:hanging="360"/>
      </w:pPr>
      <w:rPr>
        <w:rFonts w:ascii="PT Serif" w:eastAsiaTheme="minorHAnsi" w:hAnsi="PT Serif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5"/>
  </w:num>
  <w:num w:numId="5">
    <w:abstractNumId w:val="0"/>
  </w:num>
  <w:num w:numId="6">
    <w:abstractNumId w:val="3"/>
  </w:num>
  <w:num w:numId="7">
    <w:abstractNumId w:val="1"/>
  </w:num>
  <w:num w:numId="8">
    <w:abstractNumId w:val="6"/>
  </w:num>
  <w:num w:numId="9">
    <w:abstractNumId w:val="7"/>
  </w:num>
  <w:num w:numId="10">
    <w:abstractNumId w:val="2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34"/>
    <w:rsid w:val="00014B2C"/>
    <w:rsid w:val="000213C0"/>
    <w:rsid w:val="0005255C"/>
    <w:rsid w:val="00052B15"/>
    <w:rsid w:val="00056776"/>
    <w:rsid w:val="00070103"/>
    <w:rsid w:val="00073960"/>
    <w:rsid w:val="00076BFC"/>
    <w:rsid w:val="00080CD0"/>
    <w:rsid w:val="000A2844"/>
    <w:rsid w:val="000D4E78"/>
    <w:rsid w:val="000E1ED9"/>
    <w:rsid w:val="000F2663"/>
    <w:rsid w:val="00101CA3"/>
    <w:rsid w:val="00105C8E"/>
    <w:rsid w:val="001065A3"/>
    <w:rsid w:val="001258E1"/>
    <w:rsid w:val="00127830"/>
    <w:rsid w:val="00140FA5"/>
    <w:rsid w:val="0016125D"/>
    <w:rsid w:val="001816EB"/>
    <w:rsid w:val="00186F71"/>
    <w:rsid w:val="001C1581"/>
    <w:rsid w:val="00216C29"/>
    <w:rsid w:val="00242177"/>
    <w:rsid w:val="0024471D"/>
    <w:rsid w:val="002509B1"/>
    <w:rsid w:val="00255A22"/>
    <w:rsid w:val="00281CDE"/>
    <w:rsid w:val="002D406C"/>
    <w:rsid w:val="002F0A45"/>
    <w:rsid w:val="003268DE"/>
    <w:rsid w:val="00343EB9"/>
    <w:rsid w:val="0036449F"/>
    <w:rsid w:val="00386488"/>
    <w:rsid w:val="003C48F0"/>
    <w:rsid w:val="003D1023"/>
    <w:rsid w:val="003D643B"/>
    <w:rsid w:val="003E5AA6"/>
    <w:rsid w:val="003F6960"/>
    <w:rsid w:val="0040120D"/>
    <w:rsid w:val="00411C3F"/>
    <w:rsid w:val="004C3D40"/>
    <w:rsid w:val="004F18DD"/>
    <w:rsid w:val="0050287D"/>
    <w:rsid w:val="00544DBF"/>
    <w:rsid w:val="005625BB"/>
    <w:rsid w:val="005A7283"/>
    <w:rsid w:val="005C2135"/>
    <w:rsid w:val="005F1C9A"/>
    <w:rsid w:val="005F5333"/>
    <w:rsid w:val="00602D34"/>
    <w:rsid w:val="00606ECA"/>
    <w:rsid w:val="00624DB6"/>
    <w:rsid w:val="00664CA8"/>
    <w:rsid w:val="00667C61"/>
    <w:rsid w:val="00673A4C"/>
    <w:rsid w:val="0068741B"/>
    <w:rsid w:val="006B5C0D"/>
    <w:rsid w:val="006C7836"/>
    <w:rsid w:val="006D0A53"/>
    <w:rsid w:val="006D48EC"/>
    <w:rsid w:val="006D6132"/>
    <w:rsid w:val="006D6368"/>
    <w:rsid w:val="006F6013"/>
    <w:rsid w:val="00746C13"/>
    <w:rsid w:val="00754957"/>
    <w:rsid w:val="00755586"/>
    <w:rsid w:val="007652E6"/>
    <w:rsid w:val="007664CC"/>
    <w:rsid w:val="0077406B"/>
    <w:rsid w:val="00785A19"/>
    <w:rsid w:val="007B44A2"/>
    <w:rsid w:val="007C287B"/>
    <w:rsid w:val="007D0802"/>
    <w:rsid w:val="007E018F"/>
    <w:rsid w:val="007E666C"/>
    <w:rsid w:val="0080039F"/>
    <w:rsid w:val="00801CED"/>
    <w:rsid w:val="00803512"/>
    <w:rsid w:val="00805177"/>
    <w:rsid w:val="00843110"/>
    <w:rsid w:val="0084567E"/>
    <w:rsid w:val="008609CC"/>
    <w:rsid w:val="00873574"/>
    <w:rsid w:val="008B0FAA"/>
    <w:rsid w:val="008B2B0E"/>
    <w:rsid w:val="008B6769"/>
    <w:rsid w:val="008C1B77"/>
    <w:rsid w:val="008E58DD"/>
    <w:rsid w:val="008F6FCB"/>
    <w:rsid w:val="0091121F"/>
    <w:rsid w:val="009330D9"/>
    <w:rsid w:val="0093333B"/>
    <w:rsid w:val="00950DA4"/>
    <w:rsid w:val="00962F93"/>
    <w:rsid w:val="00966662"/>
    <w:rsid w:val="00973A7B"/>
    <w:rsid w:val="00980E6C"/>
    <w:rsid w:val="00983B77"/>
    <w:rsid w:val="00993716"/>
    <w:rsid w:val="009A74AB"/>
    <w:rsid w:val="009C69E7"/>
    <w:rsid w:val="009D08D4"/>
    <w:rsid w:val="00A04B61"/>
    <w:rsid w:val="00A1072B"/>
    <w:rsid w:val="00A22B9F"/>
    <w:rsid w:val="00A25018"/>
    <w:rsid w:val="00A32872"/>
    <w:rsid w:val="00A70101"/>
    <w:rsid w:val="00A70810"/>
    <w:rsid w:val="00A7284A"/>
    <w:rsid w:val="00A77414"/>
    <w:rsid w:val="00A85263"/>
    <w:rsid w:val="00AC52FD"/>
    <w:rsid w:val="00AD5FF9"/>
    <w:rsid w:val="00B20243"/>
    <w:rsid w:val="00B265F3"/>
    <w:rsid w:val="00B33A88"/>
    <w:rsid w:val="00B42249"/>
    <w:rsid w:val="00B5277C"/>
    <w:rsid w:val="00B5424B"/>
    <w:rsid w:val="00B65B38"/>
    <w:rsid w:val="00B729E6"/>
    <w:rsid w:val="00B72E6D"/>
    <w:rsid w:val="00B809D4"/>
    <w:rsid w:val="00B81077"/>
    <w:rsid w:val="00B964F8"/>
    <w:rsid w:val="00B97BE3"/>
    <w:rsid w:val="00BA688A"/>
    <w:rsid w:val="00BC4912"/>
    <w:rsid w:val="00BF362E"/>
    <w:rsid w:val="00BF3CF5"/>
    <w:rsid w:val="00BF623F"/>
    <w:rsid w:val="00BF75FF"/>
    <w:rsid w:val="00C27F16"/>
    <w:rsid w:val="00C53CFB"/>
    <w:rsid w:val="00C55001"/>
    <w:rsid w:val="00C622B4"/>
    <w:rsid w:val="00C626B3"/>
    <w:rsid w:val="00CC2234"/>
    <w:rsid w:val="00CD0876"/>
    <w:rsid w:val="00CD5090"/>
    <w:rsid w:val="00CE1442"/>
    <w:rsid w:val="00CE1D4C"/>
    <w:rsid w:val="00D169C6"/>
    <w:rsid w:val="00D20EA8"/>
    <w:rsid w:val="00D27A45"/>
    <w:rsid w:val="00D50C0A"/>
    <w:rsid w:val="00D531F3"/>
    <w:rsid w:val="00D57514"/>
    <w:rsid w:val="00D60570"/>
    <w:rsid w:val="00D60CBC"/>
    <w:rsid w:val="00D77187"/>
    <w:rsid w:val="00DA748F"/>
    <w:rsid w:val="00DB675B"/>
    <w:rsid w:val="00DF10A2"/>
    <w:rsid w:val="00DF3E4B"/>
    <w:rsid w:val="00E17361"/>
    <w:rsid w:val="00E618C6"/>
    <w:rsid w:val="00E62CEA"/>
    <w:rsid w:val="00E667DD"/>
    <w:rsid w:val="00E7031D"/>
    <w:rsid w:val="00F0113D"/>
    <w:rsid w:val="00F13427"/>
    <w:rsid w:val="00F52067"/>
    <w:rsid w:val="00F61398"/>
    <w:rsid w:val="00F630D7"/>
    <w:rsid w:val="00F72FAF"/>
    <w:rsid w:val="00F77980"/>
    <w:rsid w:val="00F832A7"/>
    <w:rsid w:val="00F85391"/>
    <w:rsid w:val="00F95E1A"/>
    <w:rsid w:val="00FB05CE"/>
    <w:rsid w:val="00FB4205"/>
    <w:rsid w:val="00FB7720"/>
    <w:rsid w:val="00FD3E8D"/>
    <w:rsid w:val="00FD42BE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1D5A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CommentReference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ListParagraph">
    <w:name w:val="List Paragraph"/>
    <w:basedOn w:val="Normal"/>
    <w:uiPriority w:val="34"/>
    <w:qFormat/>
    <w:rsid w:val="009666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6013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6013"/>
    <w:rPr>
      <w:rFonts w:ascii="PT Serif" w:hAnsi="PT Serif"/>
      <w:color w:val="000000" w:themeColor="text1"/>
      <w:sz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05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05CE"/>
    <w:rPr>
      <w:rFonts w:ascii="PT Serif" w:hAnsi="PT Serif"/>
      <w:color w:val="000000" w:themeColor="tex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B05CE"/>
    <w:rPr>
      <w:vertAlign w:val="superscript"/>
    </w:rPr>
  </w:style>
  <w:style w:type="numbering" w:customStyle="1" w:styleId="Style2">
    <w:name w:val="Style2"/>
    <w:rsid w:val="001065A3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F56C4-B6D5-482F-9F58-19F66D822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2019-10-09T14:31:00Z</dcterms:created>
  <dcterms:modified xsi:type="dcterms:W3CDTF">2021-02-12T16:26:00Z</dcterms:modified>
</cp:coreProperties>
</file>